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465B0" w14:textId="77777777" w:rsidR="00BF10C3" w:rsidRPr="00605EC5" w:rsidRDefault="00BF10C3">
      <w:pPr>
        <w:rPr>
          <w:rFonts w:ascii="Times New Roman" w:hAnsi="Times New Roman" w:cs="Times New Roman"/>
          <w:sz w:val="24"/>
          <w:szCs w:val="24"/>
        </w:rPr>
      </w:pPr>
    </w:p>
    <w:p w14:paraId="0A1F0E74" w14:textId="0F1D05B4" w:rsidR="00CD4EFB" w:rsidRDefault="008800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0037">
        <w:rPr>
          <w:rFonts w:ascii="Times New Roman" w:hAnsi="Times New Roman" w:cs="Times New Roman"/>
          <w:b/>
          <w:bCs/>
          <w:sz w:val="24"/>
          <w:szCs w:val="24"/>
        </w:rPr>
        <w:t>Ekspertide hindamislehe vorm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949"/>
        <w:gridCol w:w="1559"/>
        <w:gridCol w:w="1554"/>
      </w:tblGrid>
      <w:tr w:rsidR="00741F56" w:rsidRPr="007246DC" w14:paraId="51FE9FD1" w14:textId="77777777" w:rsidTr="49B752D2">
        <w:trPr>
          <w:trHeight w:val="699"/>
        </w:trPr>
        <w:tc>
          <w:tcPr>
            <w:tcW w:w="5949" w:type="dxa"/>
          </w:tcPr>
          <w:p w14:paraId="6682069D" w14:textId="77777777" w:rsidR="00741F56" w:rsidRPr="007246DC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Hindamiskriteerium</w:t>
            </w:r>
          </w:p>
        </w:tc>
        <w:tc>
          <w:tcPr>
            <w:tcW w:w="1559" w:type="dxa"/>
          </w:tcPr>
          <w:p w14:paraId="254497F2" w14:textId="77777777" w:rsidR="00741F56" w:rsidRPr="007246DC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Maksimum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24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hinne</w:t>
            </w:r>
          </w:p>
        </w:tc>
        <w:tc>
          <w:tcPr>
            <w:tcW w:w="1554" w:type="dxa"/>
          </w:tcPr>
          <w:p w14:paraId="5385E067" w14:textId="77777777" w:rsidR="00741F56" w:rsidRPr="007246DC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Hinne</w:t>
            </w:r>
          </w:p>
        </w:tc>
      </w:tr>
      <w:tr w:rsidR="00741F56" w:rsidRPr="007246DC" w14:paraId="3D6C0B16" w14:textId="77777777" w:rsidTr="49B752D2">
        <w:tc>
          <w:tcPr>
            <w:tcW w:w="5949" w:type="dxa"/>
          </w:tcPr>
          <w:p w14:paraId="3045EAF2" w14:textId="7ED57129" w:rsidR="00741F56" w:rsidRPr="003A31B7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B7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1.</w:t>
            </w:r>
            <w:r w:rsidR="00610E4A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A31B7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Projekti kooskõla valdkondliku arengukavaga, mõju rakenduskava erieesmärgi ja meetme eesmärkide saavutamisele</w:t>
            </w:r>
          </w:p>
        </w:tc>
        <w:tc>
          <w:tcPr>
            <w:tcW w:w="1559" w:type="dxa"/>
          </w:tcPr>
          <w:p w14:paraId="05530D79" w14:textId="77777777" w:rsidR="00741F56" w:rsidRPr="00D4060C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14:paraId="5E38A057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363EAC47" w14:textId="77777777" w:rsidTr="49B752D2">
        <w:tc>
          <w:tcPr>
            <w:tcW w:w="5949" w:type="dxa"/>
          </w:tcPr>
          <w:p w14:paraId="02801EA6" w14:textId="77777777" w:rsidR="00202CEB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1.1. Hinnatakse projekti panust valdkondlike arengukavade eesmärkide ning meetme eesmärkide saavutamisse, sealhulgas projekti tegevuste ja tulemuste eeldatavat </w:t>
            </w:r>
            <w:r w:rsidR="00022EFF" w:rsidRPr="785AA7D0">
              <w:rPr>
                <w:rFonts w:ascii="Times New Roman" w:hAnsi="Times New Roman" w:cs="Times New Roman"/>
                <w:sz w:val="24"/>
                <w:szCs w:val="24"/>
              </w:rPr>
              <w:t>mõju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sihtrühmadele</w:t>
            </w:r>
            <w:r w:rsidR="00022EFF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ja selle ulatust</w:t>
            </w:r>
          </w:p>
          <w:p w14:paraId="74F230E4" w14:textId="4A079032" w:rsidR="00862B8E" w:rsidRPr="007246DC" w:rsidRDefault="00845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2F66D7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2532B4" w:rsidRPr="785AA7D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isu</w:t>
            </w:r>
            <w:r w:rsidR="00D53AFB" w:rsidRPr="785AA7D0">
              <w:rPr>
                <w:rFonts w:ascii="Times New Roman" w:hAnsi="Times New Roman" w:cs="Times New Roman"/>
                <w:sz w:val="24"/>
                <w:szCs w:val="24"/>
              </w:rPr>
              <w:t>“ lehel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alajaotuse </w:t>
            </w:r>
            <w:r w:rsidR="00104B72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andmeväljad „projekti eesmärk </w:t>
            </w:r>
            <w:r w:rsidR="005E2D8E" w:rsidRPr="785AA7D0">
              <w:rPr>
                <w:rFonts w:ascii="Times New Roman" w:hAnsi="Times New Roman" w:cs="Times New Roman"/>
                <w:sz w:val="24"/>
                <w:szCs w:val="24"/>
              </w:rPr>
              <w:t>ja tulemused“</w:t>
            </w:r>
            <w:r w:rsidR="00521BEA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, „projekti </w:t>
            </w:r>
            <w:r w:rsidR="41FBF424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sihtrühmad ja </w:t>
            </w:r>
            <w:r w:rsidR="00521BEA" w:rsidRPr="785AA7D0">
              <w:rPr>
                <w:rFonts w:ascii="Times New Roman" w:hAnsi="Times New Roman" w:cs="Times New Roman"/>
                <w:sz w:val="24"/>
                <w:szCs w:val="24"/>
              </w:rPr>
              <w:t>kasusaajad“</w:t>
            </w:r>
            <w:r w:rsidR="00062C89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ja „projekti </w:t>
            </w:r>
            <w:r w:rsidR="163EEB88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sihtrühmade ja </w:t>
            </w:r>
            <w:r w:rsidR="00062C89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kasusaajate </w:t>
            </w:r>
            <w:r w:rsidR="60315AAA" w:rsidRPr="785AA7D0">
              <w:rPr>
                <w:rFonts w:ascii="Times New Roman" w:hAnsi="Times New Roman" w:cs="Times New Roman"/>
                <w:sz w:val="24"/>
                <w:szCs w:val="24"/>
              </w:rPr>
              <w:t>täpsustus</w:t>
            </w:r>
            <w:r w:rsidR="00062C89" w:rsidRPr="785AA7D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E2D8E" w:rsidRPr="785AA7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0A4A9C3C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14:paraId="6B585195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7F493510" w14:textId="77777777" w:rsidTr="49B752D2">
        <w:tc>
          <w:tcPr>
            <w:tcW w:w="9062" w:type="dxa"/>
            <w:gridSpan w:val="3"/>
          </w:tcPr>
          <w:p w14:paraId="1D63F00B" w14:textId="1C888949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punkti 1.1 hinnangu kohta</w:t>
            </w:r>
          </w:p>
          <w:p w14:paraId="1DFC9E14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0433F54D" w14:textId="77777777" w:rsidTr="49B752D2">
        <w:tc>
          <w:tcPr>
            <w:tcW w:w="5949" w:type="dxa"/>
          </w:tcPr>
          <w:p w14:paraId="5978ED68" w14:textId="77777777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1.2. Hinnatakse projekti tulemuste kestlikkust pärast projekti lõppu, samuti panust meetme väljundnäitaja saavutamisse</w:t>
            </w:r>
          </w:p>
          <w:p w14:paraId="368591D0" w14:textId="5197ADBE" w:rsidR="005E2D8E" w:rsidRPr="007246DC" w:rsidRDefault="005E2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2E5ED1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="002E5ED1" w:rsidRPr="785AA7D0">
              <w:rPr>
                <w:rFonts w:ascii="Times New Roman" w:hAnsi="Times New Roman" w:cs="Times New Roman"/>
                <w:sz w:val="24"/>
                <w:szCs w:val="24"/>
              </w:rPr>
              <w:t>“ lehe</w:t>
            </w:r>
            <w:r w:rsidR="002208B3" w:rsidRPr="785AA7D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alajaotuse andmeväl</w:t>
            </w:r>
            <w:r w:rsidR="002208B3" w:rsidRPr="785AA7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E76773" w:rsidRPr="785AA7D0">
              <w:rPr>
                <w:rFonts w:ascii="Times New Roman" w:hAnsi="Times New Roman" w:cs="Times New Roman"/>
                <w:sz w:val="24"/>
                <w:szCs w:val="24"/>
              </w:rPr>
              <w:t>projekti tulemuste jätkusuutlikkus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17D69572" w:rsidRPr="785AA7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1574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„tegevused“</w:t>
            </w:r>
            <w:r w:rsidR="57C0E2AA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3E" w:rsidRPr="785AA7D0">
              <w:rPr>
                <w:rFonts w:ascii="Times New Roman" w:hAnsi="Times New Roman" w:cs="Times New Roman"/>
                <w:sz w:val="24"/>
                <w:szCs w:val="24"/>
              </w:rPr>
              <w:t>leht</w:t>
            </w:r>
            <w:r w:rsidR="5A355614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7239B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5A355614" w:rsidRPr="785AA7D0">
              <w:rPr>
                <w:rFonts w:ascii="Times New Roman" w:hAnsi="Times New Roman" w:cs="Times New Roman"/>
                <w:sz w:val="24"/>
                <w:szCs w:val="24"/>
              </w:rPr>
              <w:t>näitajad</w:t>
            </w:r>
            <w:r w:rsidR="007239B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5A355614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3D379ABA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14:paraId="193793F6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7BB72BEC" w14:textId="77777777" w:rsidTr="49B752D2">
        <w:tc>
          <w:tcPr>
            <w:tcW w:w="9062" w:type="dxa"/>
            <w:gridSpan w:val="3"/>
          </w:tcPr>
          <w:p w14:paraId="58562F89" w14:textId="3D07804C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punkti 1.2 hinnangu kohta</w:t>
            </w:r>
          </w:p>
          <w:p w14:paraId="7D6A8D2E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3C793D09" w14:textId="77777777" w:rsidTr="49B752D2">
        <w:tc>
          <w:tcPr>
            <w:tcW w:w="5949" w:type="dxa"/>
          </w:tcPr>
          <w:p w14:paraId="3D1CF3A5" w14:textId="77777777" w:rsidR="00741F56" w:rsidRPr="003A31B7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Projekti põhjendatus</w:t>
            </w:r>
          </w:p>
        </w:tc>
        <w:tc>
          <w:tcPr>
            <w:tcW w:w="1559" w:type="dxa"/>
          </w:tcPr>
          <w:p w14:paraId="1ABBE4F9" w14:textId="68D10FEA" w:rsidR="00741F56" w:rsidRPr="004B7893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F6834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4" w:type="dxa"/>
          </w:tcPr>
          <w:p w14:paraId="354BEABE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5030B55A" w14:textId="77777777" w:rsidTr="49B752D2">
        <w:tc>
          <w:tcPr>
            <w:tcW w:w="5949" w:type="dxa"/>
          </w:tcPr>
          <w:p w14:paraId="7BF01E61" w14:textId="77777777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2.1. Hinnatakse projekti tegevuste</w:t>
            </w:r>
            <w:r w:rsidR="00295A2C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selgust, teostatavust ja mõistlikkust, sh kas projekti eesmärgi</w:t>
            </w:r>
            <w:r w:rsidR="00EF60B6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püstitus on põhjendatud, kas projekti sekkumisloogika on arusaadav ja mõjus, kas projektis ette nähtud tegevused võimaldavad parimal moel lahendada olukorra analüüsis</w:t>
            </w:r>
            <w:r w:rsidR="005F2CA8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selgunud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probleemi või kitsaskohta ning saavutada planeeritud väljundid ja tulemused, kas tegevuste seotus eesmärkidega ja mõjusus on arusaadavad, võimaluse</w:t>
            </w:r>
            <w:r w:rsidR="00DF3706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korra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l innovaatilisi ja kestlikke lahendusi soosivad ning kas tegevuste ajakava on realistlik, arvestades muu hulgas tegevuste omavahelisi seoseid ja ajalist järgnevust</w:t>
            </w:r>
          </w:p>
          <w:p w14:paraId="0B2ACE2B" w14:textId="3BF28F04" w:rsidR="00E76773" w:rsidRPr="007246DC" w:rsidRDefault="00E76773" w:rsidP="00FF1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40363E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="0040363E" w:rsidRPr="785AA7D0">
              <w:rPr>
                <w:rFonts w:ascii="Times New Roman" w:hAnsi="Times New Roman" w:cs="Times New Roman"/>
                <w:sz w:val="24"/>
                <w:szCs w:val="24"/>
              </w:rPr>
              <w:t>“ lehel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alajaotuse andmeväl</w:t>
            </w:r>
            <w:r w:rsidR="36D30125" w:rsidRPr="785AA7D0">
              <w:rPr>
                <w:rFonts w:ascii="Times New Roman" w:hAnsi="Times New Roman" w:cs="Times New Roman"/>
                <w:sz w:val="24"/>
                <w:szCs w:val="24"/>
              </w:rPr>
              <w:t>jad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FF140C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olemasolev olukord ja ülevaade projekti vajalikkusest“, </w:t>
            </w:r>
            <w:r w:rsidR="00F934A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5B6F7E54" w:rsidRPr="785AA7D0">
              <w:rPr>
                <w:rFonts w:ascii="Times New Roman" w:hAnsi="Times New Roman" w:cs="Times New Roman"/>
                <w:sz w:val="24"/>
                <w:szCs w:val="24"/>
              </w:rPr>
              <w:t>projekti eesmärk ja tulemused</w:t>
            </w:r>
            <w:r w:rsidR="00F934A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5B6F7E54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ja</w:t>
            </w:r>
            <w:r w:rsidR="649F93D3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40C" w:rsidRPr="785AA7D0">
              <w:rPr>
                <w:rFonts w:ascii="Times New Roman" w:hAnsi="Times New Roman" w:cs="Times New Roman"/>
                <w:sz w:val="24"/>
                <w:szCs w:val="24"/>
              </w:rPr>
              <w:t>„tegevused“</w:t>
            </w:r>
            <w:r w:rsidR="00611167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="19AED5E8" w:rsidRPr="785AA7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0433EB71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4" w:type="dxa"/>
          </w:tcPr>
          <w:p w14:paraId="56DBFAC8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566327DA" w14:textId="77777777" w:rsidTr="49B752D2">
        <w:tc>
          <w:tcPr>
            <w:tcW w:w="9062" w:type="dxa"/>
            <w:gridSpan w:val="3"/>
          </w:tcPr>
          <w:p w14:paraId="77AA30B5" w14:textId="036543A5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punkti 2.1 hinnangu kohta</w:t>
            </w:r>
          </w:p>
          <w:p w14:paraId="571B88FD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0D398743" w14:textId="77777777" w:rsidTr="49B752D2">
        <w:tc>
          <w:tcPr>
            <w:tcW w:w="5949" w:type="dxa"/>
          </w:tcPr>
          <w:p w14:paraId="787A5449" w14:textId="77777777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2.2. Hinnatakse projekti riskianalüüsi ja</w:t>
            </w:r>
            <w:r w:rsidR="00BE61D5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maandamismeetme</w:t>
            </w:r>
            <w:r w:rsidR="00BB72C2" w:rsidRPr="785AA7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d, sh kas projektis on analüüsitud välimisi ja sisemisi riske, mis võivad ohtu seada projekti elluviimise, edukuse ja </w:t>
            </w:r>
            <w:r w:rsidR="105620FD" w:rsidRPr="785AA7D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F6ECC5C" w:rsidRPr="785AA7D0">
              <w:rPr>
                <w:rFonts w:ascii="Times New Roman" w:hAnsi="Times New Roman" w:cs="Times New Roman"/>
                <w:sz w:val="24"/>
                <w:szCs w:val="24"/>
              </w:rPr>
              <w:t>smärkide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saavutamise ja kas on ammendavalt ja realistlikult kavandatud riskide maandamise meetmed</w:t>
            </w:r>
          </w:p>
          <w:p w14:paraId="34FCBD26" w14:textId="63655163" w:rsidR="0015039A" w:rsidRPr="00B3183E" w:rsidRDefault="0015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(e-toetuse taotlusvormi </w:t>
            </w:r>
            <w:r w:rsidR="00510078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="00510078" w:rsidRPr="785AA7D0">
              <w:rPr>
                <w:rFonts w:ascii="Times New Roman" w:hAnsi="Times New Roman" w:cs="Times New Roman"/>
                <w:sz w:val="24"/>
                <w:szCs w:val="24"/>
              </w:rPr>
              <w:t>“ lehel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alajaotuse andmeväl</w:t>
            </w:r>
            <w:r w:rsidR="00510078" w:rsidRPr="785AA7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EC7A4F" w:rsidRPr="785AA7D0">
              <w:rPr>
                <w:rFonts w:ascii="Times New Roman" w:hAnsi="Times New Roman" w:cs="Times New Roman"/>
                <w:sz w:val="24"/>
                <w:szCs w:val="24"/>
              </w:rPr>
              <w:t>riskid ja nende maandamismeetm</w:t>
            </w:r>
            <w:r w:rsidR="00AF226E" w:rsidRPr="785AA7D0">
              <w:rPr>
                <w:rFonts w:ascii="Times New Roman" w:hAnsi="Times New Roman" w:cs="Times New Roman"/>
                <w:sz w:val="24"/>
                <w:szCs w:val="24"/>
              </w:rPr>
              <w:t>ed“</w:t>
            </w:r>
            <w:r w:rsidR="00510078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AF226E" w:rsidRPr="785AA7D0">
              <w:rPr>
                <w:rFonts w:ascii="Times New Roman" w:hAnsi="Times New Roman" w:cs="Times New Roman"/>
                <w:sz w:val="24"/>
                <w:szCs w:val="24"/>
              </w:rPr>
              <w:t>„tegevused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5F6C7047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78" w:rsidRPr="785AA7D0">
              <w:rPr>
                <w:rFonts w:ascii="Times New Roman" w:hAnsi="Times New Roman" w:cs="Times New Roman"/>
                <w:sz w:val="24"/>
                <w:szCs w:val="24"/>
              </w:rPr>
              <w:t>leht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5EF1244F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4" w:type="dxa"/>
          </w:tcPr>
          <w:p w14:paraId="640ACBCE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6B63E43A" w14:textId="77777777" w:rsidTr="49B752D2">
        <w:tc>
          <w:tcPr>
            <w:tcW w:w="9062" w:type="dxa"/>
            <w:gridSpan w:val="3"/>
          </w:tcPr>
          <w:p w14:paraId="7306DE9E" w14:textId="5EE0CBFC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Selgitus punkti 2.2 hinnangu kohta</w:t>
            </w:r>
          </w:p>
          <w:p w14:paraId="699745F6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4C7562F8" w14:textId="77777777" w:rsidTr="49B752D2">
        <w:tc>
          <w:tcPr>
            <w:tcW w:w="5949" w:type="dxa"/>
          </w:tcPr>
          <w:p w14:paraId="6B12F4F7" w14:textId="40F02100" w:rsidR="00741F56" w:rsidRDefault="63DB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2.3. Hinnatakse projekti tegevuste elluviimiseks kaasatud partnerite </w:t>
            </w:r>
            <w:r w:rsidR="434A3192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arvu, 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="138709A6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nende kaasamise 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põhjendatust projekti </w:t>
            </w:r>
            <w:r w:rsidR="3E078A66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eesmärgi täitmisel ja 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tulemuste saavutamisel</w:t>
            </w:r>
            <w:r w:rsidR="283A6527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659298" w14:textId="1F2B94E7" w:rsidR="00E9040C" w:rsidRPr="007246DC" w:rsidRDefault="00E90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6452D6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="006452D6" w:rsidRPr="785AA7D0">
              <w:rPr>
                <w:rFonts w:ascii="Times New Roman" w:hAnsi="Times New Roman" w:cs="Times New Roman"/>
                <w:sz w:val="24"/>
                <w:szCs w:val="24"/>
              </w:rPr>
              <w:t>“ lehel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alajaotuse andmeväl</w:t>
            </w:r>
            <w:r w:rsidR="009A6B7D" w:rsidRPr="785AA7D0">
              <w:rPr>
                <w:rFonts w:ascii="Times New Roman" w:hAnsi="Times New Roman" w:cs="Times New Roman"/>
                <w:sz w:val="24"/>
                <w:szCs w:val="24"/>
              </w:rPr>
              <w:t>jad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6A7F36" w:rsidRPr="785AA7D0">
              <w:rPr>
                <w:rFonts w:ascii="Times New Roman" w:hAnsi="Times New Roman" w:cs="Times New Roman"/>
                <w:sz w:val="24"/>
                <w:szCs w:val="24"/>
              </w:rPr>
              <w:t>projekti eesmärk ja tulemused“</w:t>
            </w:r>
            <w:r w:rsidR="00441D73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C5393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9C3A6E" w:rsidRPr="785AA7D0">
              <w:rPr>
                <w:rFonts w:ascii="Times New Roman" w:hAnsi="Times New Roman" w:cs="Times New Roman"/>
                <w:sz w:val="24"/>
                <w:szCs w:val="24"/>
              </w:rPr>
              <w:t>partneri kaasamise vajalikkuse põhjendus“</w:t>
            </w:r>
            <w:r w:rsidR="00EA4BE1" w:rsidRPr="785AA7D0">
              <w:rPr>
                <w:rFonts w:ascii="Times New Roman" w:hAnsi="Times New Roman" w:cs="Times New Roman"/>
                <w:sz w:val="24"/>
                <w:szCs w:val="24"/>
              </w:rPr>
              <w:t>, „tegevused“</w:t>
            </w:r>
            <w:r w:rsidR="005E38C8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="007E0A59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8523D" w:rsidRPr="785AA7D0">
              <w:rPr>
                <w:rFonts w:ascii="Times New Roman" w:hAnsi="Times New Roman" w:cs="Times New Roman"/>
                <w:sz w:val="24"/>
                <w:szCs w:val="24"/>
              </w:rPr>
              <w:t>lisa 2 „Partneri kinnituskiri“</w:t>
            </w:r>
          </w:p>
        </w:tc>
        <w:tc>
          <w:tcPr>
            <w:tcW w:w="1559" w:type="dxa"/>
          </w:tcPr>
          <w:p w14:paraId="34B5B88C" w14:textId="67F64DE4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F683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14:paraId="3A7598D8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0E43610E" w14:textId="77777777" w:rsidTr="49B752D2">
        <w:tc>
          <w:tcPr>
            <w:tcW w:w="9062" w:type="dxa"/>
            <w:gridSpan w:val="3"/>
          </w:tcPr>
          <w:p w14:paraId="4E62AF64" w14:textId="1FA5CD8F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punkti 2.3 hinnangu kohta</w:t>
            </w:r>
          </w:p>
          <w:p w14:paraId="3AEF6D5D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7AD488A5" w14:textId="77777777" w:rsidTr="49B752D2">
        <w:tc>
          <w:tcPr>
            <w:tcW w:w="5949" w:type="dxa"/>
          </w:tcPr>
          <w:p w14:paraId="49EF0883" w14:textId="77777777" w:rsidR="00741F56" w:rsidRPr="003A31B7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Projekti kuluefektiivsus</w:t>
            </w:r>
          </w:p>
        </w:tc>
        <w:tc>
          <w:tcPr>
            <w:tcW w:w="1559" w:type="dxa"/>
          </w:tcPr>
          <w:p w14:paraId="72266CCB" w14:textId="77777777" w:rsidR="00741F56" w:rsidRPr="003A4EDB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4" w:type="dxa"/>
          </w:tcPr>
          <w:p w14:paraId="47289478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4ED19C72" w14:textId="77777777" w:rsidTr="49B752D2">
        <w:tc>
          <w:tcPr>
            <w:tcW w:w="5949" w:type="dxa"/>
          </w:tcPr>
          <w:p w14:paraId="0A33BFF8" w14:textId="77777777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3.1. Hinnatakse projekti üldist kuluefektiivsust, sh kas </w:t>
            </w:r>
            <w:r w:rsidR="00A51D9D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eesmärkide ja planeeritud tulemuste saavutamiseks 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ettenähtud tegevused ja lahendused on kuluefektiivsed, kas planeeritud eelarve on realistlik ja mõistlik ning kas planeeritud kulud on vajalikud ja mõistlikud</w:t>
            </w:r>
          </w:p>
          <w:p w14:paraId="468B25F7" w14:textId="48509188" w:rsidR="004C5E0F" w:rsidRPr="007246DC" w:rsidRDefault="004C5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DC5393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="00DC5393" w:rsidRPr="785AA7D0">
              <w:rPr>
                <w:rFonts w:ascii="Times New Roman" w:hAnsi="Times New Roman" w:cs="Times New Roman"/>
                <w:sz w:val="24"/>
                <w:szCs w:val="24"/>
              </w:rPr>
              <w:t>“ lehe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alajaotuse andmeväl</w:t>
            </w:r>
            <w:r w:rsidR="00DC5393" w:rsidRPr="785AA7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5205" w:rsidRPr="785AA7D0">
              <w:rPr>
                <w:rFonts w:ascii="Times New Roman" w:hAnsi="Times New Roman" w:cs="Times New Roman"/>
                <w:sz w:val="24"/>
                <w:szCs w:val="24"/>
              </w:rPr>
              <w:t>„projekti eesmärk ja tulemused“</w:t>
            </w:r>
            <w:r w:rsidR="00B74EE2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82693" w:rsidRPr="785AA7D0">
              <w:rPr>
                <w:rFonts w:ascii="Times New Roman" w:hAnsi="Times New Roman" w:cs="Times New Roman"/>
                <w:sz w:val="24"/>
                <w:szCs w:val="24"/>
              </w:rPr>
              <w:t>„näitajad“</w:t>
            </w:r>
            <w:r w:rsidR="00DC5393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="00E82693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ja „eelarve“</w:t>
            </w:r>
            <w:r w:rsidR="0013423E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633C50AA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14:paraId="1BEF8518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6A4F3B8C" w14:textId="77777777" w:rsidTr="49B752D2">
        <w:tc>
          <w:tcPr>
            <w:tcW w:w="9062" w:type="dxa"/>
            <w:gridSpan w:val="3"/>
          </w:tcPr>
          <w:p w14:paraId="5A6B9A21" w14:textId="6AFCFA10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punkti 3.1 hinnangu kohta</w:t>
            </w:r>
          </w:p>
          <w:p w14:paraId="6D04C039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33A61F80" w14:textId="77777777" w:rsidTr="49B752D2">
        <w:tc>
          <w:tcPr>
            <w:tcW w:w="5949" w:type="dxa"/>
          </w:tcPr>
          <w:p w14:paraId="5C3CAAA2" w14:textId="77777777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3.2. Hinnatakse projekti konkreetsete tegevuste kuluefektiivsust, sh kavandatud kulutuste vajalikkust, põhjendatust ja mõistlikkust projekti rakendamise seisukohast</w:t>
            </w:r>
          </w:p>
          <w:p w14:paraId="7CAC58FA" w14:textId="48A0774F" w:rsidR="00B74EE2" w:rsidRPr="007246DC" w:rsidRDefault="00B74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13423E" w:rsidRPr="785AA7D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="0013423E" w:rsidRPr="785AA7D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alajaotuse andmeväl</w:t>
            </w:r>
            <w:r w:rsidR="2E01D47A" w:rsidRPr="785AA7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D5E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„olemasolev olukord ja ülevaade projekti vajalikkusest“, „tegevused“ </w:t>
            </w:r>
            <w:r w:rsidR="000A242A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leht </w:t>
            </w:r>
            <w:r w:rsidR="000B0D5E" w:rsidRPr="785AA7D0">
              <w:rPr>
                <w:rFonts w:ascii="Times New Roman" w:hAnsi="Times New Roman" w:cs="Times New Roman"/>
                <w:sz w:val="24"/>
                <w:szCs w:val="24"/>
              </w:rPr>
              <w:t>ja „eelarve“</w:t>
            </w:r>
            <w:r w:rsidR="000A242A" w:rsidRPr="785AA7D0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="000B0D5E" w:rsidRPr="785AA7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7ADE56F8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14:paraId="3EBB5484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3B393F89" w14:textId="77777777" w:rsidTr="49B752D2">
        <w:tc>
          <w:tcPr>
            <w:tcW w:w="9062" w:type="dxa"/>
            <w:gridSpan w:val="3"/>
          </w:tcPr>
          <w:p w14:paraId="07133949" w14:textId="0612194C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punkti 3.2 hinnangu kohta</w:t>
            </w:r>
          </w:p>
          <w:p w14:paraId="07895973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23962E85" w14:textId="77777777" w:rsidTr="49B752D2">
        <w:tc>
          <w:tcPr>
            <w:tcW w:w="5949" w:type="dxa"/>
          </w:tcPr>
          <w:p w14:paraId="1E472B6F" w14:textId="77777777" w:rsidR="00741F56" w:rsidRPr="00C134C4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Taotleja ja partneri(te) suutlikkus projekti ellu viia</w:t>
            </w:r>
          </w:p>
        </w:tc>
        <w:tc>
          <w:tcPr>
            <w:tcW w:w="1559" w:type="dxa"/>
          </w:tcPr>
          <w:p w14:paraId="2B5A11CC" w14:textId="77777777" w:rsidR="00741F56" w:rsidRPr="003A31B7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14:paraId="39699C19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1961FC1E" w14:textId="77777777" w:rsidTr="49B752D2">
        <w:tc>
          <w:tcPr>
            <w:tcW w:w="5949" w:type="dxa"/>
          </w:tcPr>
          <w:p w14:paraId="25D346FF" w14:textId="58423E89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Hinnatakse taotleja ja partneri(te) </w:t>
            </w:r>
            <w:r w:rsidR="00DF66F9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suutlikkust projekti ellu viia 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ja rollijaotust projekti elluviimisel ning seda, kas taotlejal ja partneri(te)l on kogemus</w:t>
            </w:r>
            <w:r w:rsidR="00B66840" w:rsidRPr="49B752D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ning eeldused projekti elluviimiseks kavandatud viisil</w:t>
            </w:r>
          </w:p>
          <w:p w14:paraId="53836A13" w14:textId="7D65A862" w:rsidR="00F95B1F" w:rsidRPr="007246DC" w:rsidRDefault="0013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1F50C7" w:rsidRPr="49B752D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="001F50C7" w:rsidRPr="49B752D2">
              <w:rPr>
                <w:rFonts w:ascii="Times New Roman" w:hAnsi="Times New Roman" w:cs="Times New Roman"/>
                <w:sz w:val="24"/>
                <w:szCs w:val="24"/>
              </w:rPr>
              <w:t>“ lehel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alajaotuse andmeväljad</w:t>
            </w:r>
            <w:r w:rsidR="009C6F46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A27D89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taotleja ja </w:t>
            </w:r>
            <w:r w:rsidR="007E0A59" w:rsidRPr="49B752D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C6F46" w:rsidRPr="49B752D2">
              <w:rPr>
                <w:rFonts w:ascii="Times New Roman" w:hAnsi="Times New Roman" w:cs="Times New Roman"/>
                <w:sz w:val="24"/>
                <w:szCs w:val="24"/>
              </w:rPr>
              <w:t>artneri</w:t>
            </w:r>
            <w:r w:rsidR="00A27D89" w:rsidRPr="49B752D2">
              <w:rPr>
                <w:rFonts w:ascii="Times New Roman" w:hAnsi="Times New Roman" w:cs="Times New Roman"/>
                <w:sz w:val="24"/>
                <w:szCs w:val="24"/>
              </w:rPr>
              <w:t>(te)</w:t>
            </w:r>
            <w:r w:rsidR="004800A6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roll</w:t>
            </w:r>
            <w:r w:rsidR="008829E7" w:rsidRPr="49B752D2">
              <w:rPr>
                <w:rFonts w:ascii="Times New Roman" w:hAnsi="Times New Roman" w:cs="Times New Roman"/>
                <w:sz w:val="24"/>
                <w:szCs w:val="24"/>
              </w:rPr>
              <w:t>ijaotus</w:t>
            </w:r>
            <w:r w:rsidR="004800A6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projekti </w:t>
            </w:r>
            <w:r w:rsidR="00BE418A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elluviimisel ja </w:t>
            </w:r>
            <w:r w:rsidR="004800A6" w:rsidRPr="49B752D2">
              <w:rPr>
                <w:rFonts w:ascii="Times New Roman" w:hAnsi="Times New Roman" w:cs="Times New Roman"/>
                <w:sz w:val="24"/>
                <w:szCs w:val="24"/>
              </w:rPr>
              <w:t>tulemuste saavutamisel</w:t>
            </w:r>
            <w:r w:rsidR="00FD76A3" w:rsidRPr="49B752D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BE418A" w:rsidRPr="49B752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3360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E0A59" w:rsidRPr="49B752D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aotleja </w:t>
            </w:r>
            <w:r w:rsidR="00843360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ja partneri(te) 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kogemused taotluses toodud tegevustega analoogsete tegevuste elluviimisel“, „tegevused“</w:t>
            </w:r>
            <w:r w:rsidR="00AA714E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ja „eelarve“</w:t>
            </w:r>
            <w:r w:rsidR="00AA714E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leht</w:t>
            </w:r>
            <w:r w:rsidR="00FD76A3" w:rsidRPr="49B752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738938DC" w14:textId="7F58E56E" w:rsidR="00741F56" w:rsidRPr="007246DC" w:rsidRDefault="0069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14:paraId="72574794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2CCC6ADA" w14:textId="77777777" w:rsidTr="49B752D2">
        <w:tc>
          <w:tcPr>
            <w:tcW w:w="9062" w:type="dxa"/>
            <w:gridSpan w:val="3"/>
          </w:tcPr>
          <w:p w14:paraId="5F11CE68" w14:textId="7850105D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punkti 4 hinnangu kohta</w:t>
            </w:r>
          </w:p>
          <w:p w14:paraId="49285EDF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2A7540AD" w14:textId="77777777" w:rsidTr="49B752D2">
        <w:tc>
          <w:tcPr>
            <w:tcW w:w="5949" w:type="dxa"/>
          </w:tcPr>
          <w:p w14:paraId="392BFEDE" w14:textId="41228910" w:rsidR="00741F56" w:rsidRPr="00294FB2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Projekti kooskõla strateegia</w:t>
            </w:r>
            <w:r w:rsidR="000C751D" w:rsidRPr="49B7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„Eesti 2035“</w:t>
            </w:r>
            <w:r w:rsidRPr="49B7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sihtide ja aluspõhimõtetega</w:t>
            </w:r>
          </w:p>
        </w:tc>
        <w:tc>
          <w:tcPr>
            <w:tcW w:w="1559" w:type="dxa"/>
          </w:tcPr>
          <w:p w14:paraId="67DD6409" w14:textId="77777777" w:rsidR="00741F56" w:rsidRPr="003A31B7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14:paraId="3353A1DC" w14:textId="77777777" w:rsidR="00741F56" w:rsidRPr="007246DC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1A4" w:rsidRPr="007246DC" w14:paraId="59E3E52B" w14:textId="77777777" w:rsidTr="49B752D2">
        <w:trPr>
          <w:trHeight w:val="300"/>
        </w:trPr>
        <w:tc>
          <w:tcPr>
            <w:tcW w:w="5949" w:type="dxa"/>
          </w:tcPr>
          <w:p w14:paraId="66FEE254" w14:textId="77777777" w:rsidR="000E51A4" w:rsidRDefault="00917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22EC" w:rsidRPr="49B752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A512B" w:rsidRPr="49B752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2EC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9DB" w:rsidRPr="49B752D2">
              <w:rPr>
                <w:rFonts w:ascii="Times New Roman" w:hAnsi="Times New Roman" w:cs="Times New Roman"/>
                <w:sz w:val="24"/>
                <w:szCs w:val="24"/>
              </w:rPr>
              <w:t>Hinnatakse</w:t>
            </w:r>
            <w:r w:rsidR="0080098B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, kuidas </w:t>
            </w:r>
            <w:r w:rsidR="00056862" w:rsidRPr="49B752D2">
              <w:rPr>
                <w:rFonts w:ascii="Times New Roman" w:hAnsi="Times New Roman" w:cs="Times New Roman"/>
                <w:sz w:val="24"/>
                <w:szCs w:val="24"/>
              </w:rPr>
              <w:t>projekti</w:t>
            </w:r>
            <w:r w:rsidR="0080098B" w:rsidRPr="49B752D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56862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216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tegevuste kavandamisel ja elluviimisel arvestatakse </w:t>
            </w:r>
            <w:r w:rsidR="0084665E" w:rsidRPr="49B752D2">
              <w:rPr>
                <w:rFonts w:ascii="Times New Roman" w:hAnsi="Times New Roman" w:cs="Times New Roman"/>
                <w:sz w:val="24"/>
                <w:szCs w:val="24"/>
              </w:rPr>
              <w:t>eri</w:t>
            </w:r>
            <w:r w:rsidR="00F53256" w:rsidRPr="49B752D2">
              <w:rPr>
                <w:rFonts w:ascii="Times New Roman" w:hAnsi="Times New Roman" w:cs="Times New Roman"/>
                <w:sz w:val="24"/>
                <w:szCs w:val="24"/>
              </w:rPr>
              <w:t>nevatesse vähemusrühmadesse kuuluvate inimeste (nt eri</w:t>
            </w:r>
            <w:r w:rsidR="0084665E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vanuses, rahvusest</w:t>
            </w:r>
            <w:r w:rsidR="00684A6C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) vajadustega </w:t>
            </w:r>
            <w:r w:rsidR="00684A6C" w:rsidRPr="49B75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 tagatakse neile võrdsed võimalused tegevustes osalemiseks ja nendest kasu saamiseks)</w:t>
            </w:r>
          </w:p>
          <w:p w14:paraId="05F30405" w14:textId="3C709F23" w:rsidR="006E0CE2" w:rsidRDefault="006E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AA714E" w:rsidRPr="49B752D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0A0A8D" w:rsidRPr="49B752D2">
              <w:rPr>
                <w:rFonts w:ascii="Times New Roman" w:hAnsi="Times New Roman" w:cs="Times New Roman"/>
                <w:sz w:val="24"/>
                <w:szCs w:val="24"/>
              </w:rPr>
              <w:t>näitajad</w:t>
            </w:r>
            <w:r w:rsidR="00AA714E" w:rsidRPr="49B752D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0A0A8D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lehel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B11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alajaotus </w:t>
            </w:r>
            <w:r w:rsidR="00970038" w:rsidRPr="49B752D2">
              <w:rPr>
                <w:rFonts w:ascii="Times New Roman" w:hAnsi="Times New Roman" w:cs="Times New Roman"/>
                <w:sz w:val="24"/>
                <w:szCs w:val="24"/>
              </w:rPr>
              <w:t>„hoolivuse ja koostöömeelsuse mõõdik“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56EDEA70" w14:textId="372912C5" w:rsidR="000E51A4" w:rsidRPr="007246DC" w:rsidRDefault="1303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4" w:type="dxa"/>
          </w:tcPr>
          <w:p w14:paraId="0047B47E" w14:textId="77777777" w:rsidR="000E51A4" w:rsidRPr="007246DC" w:rsidRDefault="000E5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6C" w:rsidRPr="007246DC" w14:paraId="271A1FC7" w14:textId="77777777" w:rsidTr="49B752D2">
        <w:trPr>
          <w:trHeight w:val="300"/>
        </w:trPr>
        <w:tc>
          <w:tcPr>
            <w:tcW w:w="9062" w:type="dxa"/>
            <w:gridSpan w:val="3"/>
          </w:tcPr>
          <w:p w14:paraId="7AD8C168" w14:textId="3290BC8B" w:rsidR="00684A6C" w:rsidRDefault="00684A6C" w:rsidP="000E5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5F208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Selgitus punkti 5.1 hinnangu kohta</w:t>
            </w:r>
          </w:p>
          <w:p w14:paraId="6C12C4F0" w14:textId="77777777" w:rsidR="00684A6C" w:rsidRPr="007246DC" w:rsidRDefault="0068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16" w:rsidRPr="007246DC" w14:paraId="5109F719" w14:textId="77777777" w:rsidTr="49B752D2">
        <w:trPr>
          <w:trHeight w:val="300"/>
        </w:trPr>
        <w:tc>
          <w:tcPr>
            <w:tcW w:w="5949" w:type="dxa"/>
          </w:tcPr>
          <w:p w14:paraId="6CE42FC1" w14:textId="77777777" w:rsidR="000E1216" w:rsidRDefault="000E1216" w:rsidP="000E5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B66840" w:rsidRPr="49B752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Hinnatakse, kuidas projekti</w:t>
            </w:r>
            <w:r w:rsidR="00BE70DB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tegevuste elluviimisel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A6C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tagatakse </w:t>
            </w:r>
            <w:r w:rsidR="00835FDF" w:rsidRPr="49B752D2">
              <w:rPr>
                <w:rFonts w:ascii="Times New Roman" w:hAnsi="Times New Roman" w:cs="Times New Roman"/>
                <w:sz w:val="24"/>
                <w:szCs w:val="24"/>
              </w:rPr>
              <w:t>erivajaduse</w:t>
            </w:r>
            <w:r w:rsidR="00D36445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ja ajutise erivajadusega</w:t>
            </w:r>
            <w:r w:rsidR="00835FDF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 inimeste </w:t>
            </w:r>
            <w:r w:rsidR="004D565F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füüsiline ja digitaalne </w:t>
            </w:r>
            <w:r w:rsidR="00835FDF" w:rsidRPr="49B752D2">
              <w:rPr>
                <w:rFonts w:ascii="Times New Roman" w:hAnsi="Times New Roman" w:cs="Times New Roman"/>
                <w:sz w:val="24"/>
                <w:szCs w:val="24"/>
              </w:rPr>
              <w:t>ligipääs nelja peamise puudeliigi (liikumi</w:t>
            </w:r>
            <w:r w:rsidR="004D565F" w:rsidRPr="49B752D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35FDF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-, nägemis-, kuulmis- ja intellektipuue) </w:t>
            </w:r>
            <w:r w:rsidR="00B66840" w:rsidRPr="49B752D2">
              <w:rPr>
                <w:rFonts w:ascii="Times New Roman" w:hAnsi="Times New Roman" w:cs="Times New Roman"/>
                <w:sz w:val="24"/>
                <w:szCs w:val="24"/>
              </w:rPr>
              <w:t>kaupa</w:t>
            </w:r>
          </w:p>
          <w:p w14:paraId="778CA01C" w14:textId="19719324" w:rsidR="006E0CE2" w:rsidRDefault="00970038" w:rsidP="000E5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(e-toetuse taotlusvormi </w:t>
            </w:r>
            <w:r w:rsidR="007B57C0" w:rsidRPr="49B752D2">
              <w:rPr>
                <w:rFonts w:ascii="Times New Roman" w:hAnsi="Times New Roman" w:cs="Times New Roman"/>
                <w:sz w:val="24"/>
                <w:szCs w:val="24"/>
              </w:rPr>
              <w:t xml:space="preserve">„näitajad lehel“ 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alajaotus „</w:t>
            </w:r>
            <w:r w:rsidR="00C829E8" w:rsidRPr="49B752D2">
              <w:rPr>
                <w:rFonts w:ascii="Times New Roman" w:hAnsi="Times New Roman" w:cs="Times New Roman"/>
                <w:sz w:val="24"/>
                <w:szCs w:val="24"/>
              </w:rPr>
              <w:t>ligipääsetavuse näitaja</w:t>
            </w: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“)</w:t>
            </w:r>
          </w:p>
        </w:tc>
        <w:tc>
          <w:tcPr>
            <w:tcW w:w="1559" w:type="dxa"/>
          </w:tcPr>
          <w:p w14:paraId="68E74D80" w14:textId="4D8E01AD" w:rsidR="000E1216" w:rsidRPr="007246DC" w:rsidRDefault="56CD2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9B75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14:paraId="0C95271B" w14:textId="77777777" w:rsidR="000E1216" w:rsidRPr="007246DC" w:rsidRDefault="000E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0C7BAA3B" w14:textId="77777777" w:rsidTr="49B752D2">
        <w:tc>
          <w:tcPr>
            <w:tcW w:w="9062" w:type="dxa"/>
            <w:gridSpan w:val="3"/>
          </w:tcPr>
          <w:p w14:paraId="20845B04" w14:textId="4557EC6B" w:rsidR="00741F56" w:rsidRDefault="0074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5F208FF3">
              <w:rPr>
                <w:rFonts w:ascii="Times New Roman" w:hAnsi="Times New Roman" w:cs="Times New Roman"/>
                <w:sz w:val="24"/>
                <w:szCs w:val="24"/>
              </w:rPr>
              <w:t>Selgitus punkti 5</w:t>
            </w:r>
            <w:r w:rsidR="004D565F" w:rsidRPr="5F208F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5F208FF3">
              <w:rPr>
                <w:rFonts w:ascii="Times New Roman" w:hAnsi="Times New Roman" w:cs="Times New Roman"/>
                <w:sz w:val="24"/>
                <w:szCs w:val="24"/>
              </w:rPr>
              <w:t xml:space="preserve"> hinnangu kohta</w:t>
            </w:r>
          </w:p>
          <w:p w14:paraId="10A45C75" w14:textId="77777777" w:rsidR="00741F56" w:rsidRPr="007246DC" w:rsidRDefault="00741F56" w:rsidP="000E5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F56" w:rsidRPr="007246DC" w14:paraId="5D9A8C8E" w14:textId="77777777" w:rsidTr="49B752D2">
        <w:tc>
          <w:tcPr>
            <w:tcW w:w="5949" w:type="dxa"/>
          </w:tcPr>
          <w:p w14:paraId="7F3E55F9" w14:textId="5915A41B" w:rsidR="00741F56" w:rsidRPr="00C134C4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Maksimaalne üldhinne</w:t>
            </w:r>
          </w:p>
        </w:tc>
        <w:tc>
          <w:tcPr>
            <w:tcW w:w="1559" w:type="dxa"/>
          </w:tcPr>
          <w:p w14:paraId="157528AC" w14:textId="1403B350" w:rsidR="00741F56" w:rsidRPr="00C134C4" w:rsidRDefault="3286E8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E00A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54" w:type="dxa"/>
          </w:tcPr>
          <w:p w14:paraId="4AA601A9" w14:textId="77777777" w:rsidR="00741F56" w:rsidRPr="00C134C4" w:rsidRDefault="00741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1B28" w14:paraId="4E9435B5" w14:textId="77777777" w:rsidTr="49B752D2">
        <w:trPr>
          <w:trHeight w:val="300"/>
        </w:trPr>
        <w:tc>
          <w:tcPr>
            <w:tcW w:w="9062" w:type="dxa"/>
            <w:gridSpan w:val="3"/>
          </w:tcPr>
          <w:p w14:paraId="6475AD2E" w14:textId="2E45747B" w:rsidR="008D1B28" w:rsidRPr="00171D1A" w:rsidRDefault="008D1B28" w:rsidP="00002AA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Ettepanek</w:t>
            </w:r>
            <w:r w:rsidRPr="00844EF8">
              <w:rPr>
                <w:rStyle w:val="EndnoteReference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id="2"/>
            </w:r>
          </w:p>
          <w:p w14:paraId="1181AA36" w14:textId="276F35BD" w:rsidR="008D1B28" w:rsidRPr="00171D1A" w:rsidRDefault="008D1B28" w:rsidP="00002AA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1C9">
              <w:rPr>
                <w:color w:val="000000"/>
              </w:rPr>
              <w:fldChar w:fldCharType="begin">
                <w:ffData>
                  <w:name w:val="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1C9">
              <w:rPr>
                <w:color w:val="000000"/>
              </w:rPr>
              <w:instrText xml:space="preserve"> FORMCHECKBOX </w:instrText>
            </w:r>
            <w:r w:rsidR="0059397D">
              <w:rPr>
                <w:color w:val="000000"/>
              </w:rPr>
            </w:r>
            <w:r w:rsidR="0059397D">
              <w:rPr>
                <w:color w:val="000000"/>
              </w:rPr>
              <w:fldChar w:fldCharType="separate"/>
            </w:r>
            <w:r w:rsidRPr="00FE21C9">
              <w:rPr>
                <w:color w:val="000000"/>
              </w:rPr>
              <w:fldChar w:fldCharType="end"/>
            </w:r>
            <w:r w:rsidRPr="00FE21C9">
              <w:rPr>
                <w:color w:val="000000"/>
              </w:rPr>
              <w:t xml:space="preserve"> </w:t>
            </w:r>
            <w:r w:rsidRPr="00171D1A">
              <w:rPr>
                <w:rFonts w:ascii="Times New Roman" w:hAnsi="Times New Roman" w:cs="Times New Roman"/>
                <w:sz w:val="24"/>
                <w:szCs w:val="24"/>
              </w:rPr>
              <w:t>rahuldada taotlus osalises mahus</w:t>
            </w:r>
            <w:r w:rsidR="00384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6B8DB1" w14:textId="32371A81" w:rsidR="008D1B28" w:rsidRPr="00171D1A" w:rsidRDefault="008D1B28" w:rsidP="00002AA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D1A">
              <w:rPr>
                <w:rFonts w:ascii="Times New Roman" w:hAnsi="Times New Roman" w:cs="Times New Roman"/>
                <w:sz w:val="24"/>
                <w:szCs w:val="24"/>
              </w:rPr>
              <w:t>Ettepaneku põhjendus</w:t>
            </w:r>
            <w:r>
              <w:rPr>
                <w:rStyle w:val="EndnoteReference"/>
                <w:rFonts w:ascii="Times New Roman" w:hAnsi="Times New Roman" w:cs="Times New Roman"/>
                <w:sz w:val="24"/>
                <w:szCs w:val="24"/>
              </w:rPr>
              <w:endnoteReference w:id="3"/>
            </w:r>
            <w:r w:rsidRPr="00171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727A25B" w14:textId="208288E2" w:rsidR="008D1B28" w:rsidRDefault="008D1B28" w:rsidP="00002AA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1C9">
              <w:rPr>
                <w:color w:val="000000"/>
              </w:rPr>
              <w:fldChar w:fldCharType="begin">
                <w:ffData>
                  <w:name w:val="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1C9">
              <w:rPr>
                <w:color w:val="000000"/>
              </w:rPr>
              <w:instrText xml:space="preserve"> FORMCHECKBOX </w:instrText>
            </w:r>
            <w:r w:rsidR="0059397D">
              <w:rPr>
                <w:color w:val="000000"/>
              </w:rPr>
            </w:r>
            <w:r w:rsidR="0059397D">
              <w:rPr>
                <w:color w:val="000000"/>
              </w:rPr>
              <w:fldChar w:fldCharType="separate"/>
            </w:r>
            <w:r w:rsidRPr="00FE21C9">
              <w:rPr>
                <w:color w:val="000000"/>
              </w:rPr>
              <w:fldChar w:fldCharType="end"/>
            </w:r>
            <w:r w:rsidRPr="00FE21C9">
              <w:rPr>
                <w:color w:val="000000"/>
              </w:rPr>
              <w:t xml:space="preserve"> </w:t>
            </w:r>
            <w:r w:rsidRPr="00171D1A">
              <w:rPr>
                <w:rFonts w:ascii="Times New Roman" w:hAnsi="Times New Roman" w:cs="Times New Roman"/>
                <w:sz w:val="24"/>
                <w:szCs w:val="24"/>
              </w:rPr>
              <w:t>rahuldada taotlus taotletud mahus.</w:t>
            </w:r>
          </w:p>
          <w:p w14:paraId="25893E5B" w14:textId="4C94393A" w:rsidR="008D1B28" w:rsidRPr="009342C8" w:rsidRDefault="008D1B28" w:rsidP="009342C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D1A">
              <w:rPr>
                <w:rFonts w:ascii="Times New Roman" w:hAnsi="Times New Roman" w:cs="Times New Roman"/>
                <w:sz w:val="24"/>
                <w:szCs w:val="24"/>
              </w:rPr>
              <w:t>Ettepaneku põhjendus</w:t>
            </w:r>
            <w:r>
              <w:rPr>
                <w:rStyle w:val="EndnoteReference"/>
                <w:rFonts w:ascii="Times New Roman" w:hAnsi="Times New Roman" w:cs="Times New Roman"/>
                <w:sz w:val="24"/>
                <w:szCs w:val="24"/>
              </w:rPr>
              <w:endnoteReference w:id="4"/>
            </w:r>
            <w:r w:rsidRPr="00171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14:paraId="3E86A646" w14:textId="18FEA997" w:rsidR="007E43CE" w:rsidRPr="006F53F7" w:rsidRDefault="007E43CE" w:rsidP="49B752D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E43CE" w:rsidRPr="006F53F7" w:rsidSect="00FC6E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F7367" w14:textId="77777777" w:rsidR="00C0270F" w:rsidRDefault="00C0270F" w:rsidP="00741F56">
      <w:pPr>
        <w:spacing w:after="0" w:line="240" w:lineRule="auto"/>
      </w:pPr>
      <w:r>
        <w:separator/>
      </w:r>
    </w:p>
  </w:endnote>
  <w:endnote w:type="continuationSeparator" w:id="0">
    <w:p w14:paraId="6715A6B2" w14:textId="77777777" w:rsidR="00C0270F" w:rsidRDefault="00C0270F" w:rsidP="00741F56">
      <w:pPr>
        <w:spacing w:after="0" w:line="240" w:lineRule="auto"/>
      </w:pPr>
      <w:r>
        <w:continuationSeparator/>
      </w:r>
    </w:p>
  </w:endnote>
  <w:endnote w:type="continuationNotice" w:id="1">
    <w:p w14:paraId="21CC86E6" w14:textId="77777777" w:rsidR="00C0270F" w:rsidRDefault="00C0270F">
      <w:pPr>
        <w:spacing w:after="0" w:line="240" w:lineRule="auto"/>
      </w:pPr>
      <w:bookmarkStart w:id="0" w:name="_GoBack"/>
      <w:bookmarkEnd w:id="0"/>
    </w:p>
  </w:endnote>
  <w:endnote w:id="2">
    <w:p w14:paraId="77A82AB6" w14:textId="3AC31548" w:rsidR="008D1B28" w:rsidRPr="003F6019" w:rsidRDefault="008D1B28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3F6019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3F6019">
        <w:rPr>
          <w:rFonts w:ascii="Times New Roman" w:hAnsi="Times New Roman" w:cs="Times New Roman"/>
          <w:sz w:val="24"/>
          <w:szCs w:val="24"/>
        </w:rPr>
        <w:t xml:space="preserve"> Lahter täidetakse juhul, kui maksimaalne üldhinne on 18 punkti või rohkem</w:t>
      </w:r>
      <w:r w:rsidR="00B66840">
        <w:rPr>
          <w:rFonts w:ascii="Times New Roman" w:hAnsi="Times New Roman" w:cs="Times New Roman"/>
          <w:sz w:val="24"/>
          <w:szCs w:val="24"/>
        </w:rPr>
        <w:t>.</w:t>
      </w:r>
    </w:p>
  </w:endnote>
  <w:endnote w:id="3">
    <w:p w14:paraId="097B91D7" w14:textId="031859B0" w:rsidR="008D1B28" w:rsidRPr="003F6019" w:rsidRDefault="008D1B28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3F6019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3F6019">
        <w:rPr>
          <w:rFonts w:ascii="Times New Roman" w:hAnsi="Times New Roman" w:cs="Times New Roman"/>
          <w:sz w:val="24"/>
          <w:szCs w:val="24"/>
        </w:rPr>
        <w:t xml:space="preserve"> Osalises mahus rahastamise põhjendus</w:t>
      </w:r>
      <w:r w:rsidR="00B66840">
        <w:rPr>
          <w:rFonts w:ascii="Times New Roman" w:hAnsi="Times New Roman" w:cs="Times New Roman"/>
          <w:sz w:val="24"/>
          <w:szCs w:val="24"/>
        </w:rPr>
        <w:t>.</w:t>
      </w:r>
    </w:p>
  </w:endnote>
  <w:endnote w:id="4">
    <w:p w14:paraId="6496932F" w14:textId="319E6527" w:rsidR="008D1B28" w:rsidRDefault="008D1B28">
      <w:pPr>
        <w:pStyle w:val="EndnoteText"/>
      </w:pPr>
      <w:r w:rsidRPr="003F6019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3F6019">
        <w:rPr>
          <w:rFonts w:ascii="Times New Roman" w:hAnsi="Times New Roman" w:cs="Times New Roman"/>
          <w:sz w:val="24"/>
          <w:szCs w:val="24"/>
        </w:rPr>
        <w:t xml:space="preserve"> Kasutatakse vajaduse</w:t>
      </w:r>
      <w:r w:rsidR="00B66840">
        <w:rPr>
          <w:rFonts w:ascii="Times New Roman" w:hAnsi="Times New Roman" w:cs="Times New Roman"/>
          <w:sz w:val="24"/>
          <w:szCs w:val="24"/>
        </w:rPr>
        <w:t xml:space="preserve"> korral</w:t>
      </w:r>
      <w:r w:rsidRPr="003F6019">
        <w:rPr>
          <w:rFonts w:ascii="Times New Roman" w:hAnsi="Times New Roman" w:cs="Times New Roman"/>
          <w:sz w:val="24"/>
          <w:szCs w:val="24"/>
        </w:rPr>
        <w:t xml:space="preserve"> </w:t>
      </w:r>
      <w:r w:rsidR="00B66840">
        <w:rPr>
          <w:rFonts w:ascii="Times New Roman" w:hAnsi="Times New Roman" w:cs="Times New Roman"/>
          <w:sz w:val="24"/>
          <w:szCs w:val="24"/>
        </w:rPr>
        <w:t>lisa</w:t>
      </w:r>
      <w:r w:rsidRPr="003F6019">
        <w:rPr>
          <w:rFonts w:ascii="Times New Roman" w:hAnsi="Times New Roman" w:cs="Times New Roman"/>
          <w:sz w:val="24"/>
          <w:szCs w:val="24"/>
        </w:rPr>
        <w:t>ettepaneku tegemisel</w:t>
      </w:r>
      <w:r w:rsidR="00B66840">
        <w:rPr>
          <w:rFonts w:ascii="Times New Roman" w:hAnsi="Times New Roman" w:cs="Times New Roman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游ゴシック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7870A1C" w14:paraId="4BEC51AB" w14:textId="77777777" w:rsidTr="00C3491B">
      <w:trPr>
        <w:trHeight w:val="300"/>
      </w:trPr>
      <w:tc>
        <w:tcPr>
          <w:tcW w:w="3020" w:type="dxa"/>
        </w:tcPr>
        <w:p w14:paraId="5718A5FA" w14:textId="4224F8BE" w:rsidR="17870A1C" w:rsidRDefault="17870A1C" w:rsidP="00C3491B">
          <w:pPr>
            <w:pStyle w:val="Header"/>
            <w:ind w:left="-115"/>
          </w:pPr>
        </w:p>
      </w:tc>
      <w:tc>
        <w:tcPr>
          <w:tcW w:w="3020" w:type="dxa"/>
        </w:tcPr>
        <w:p w14:paraId="3EA99A39" w14:textId="21FED5FF" w:rsidR="17870A1C" w:rsidRDefault="17870A1C" w:rsidP="00C3491B">
          <w:pPr>
            <w:pStyle w:val="Header"/>
            <w:jc w:val="center"/>
          </w:pPr>
        </w:p>
      </w:tc>
      <w:tc>
        <w:tcPr>
          <w:tcW w:w="3020" w:type="dxa"/>
        </w:tcPr>
        <w:p w14:paraId="2E83F1F3" w14:textId="5F875A10" w:rsidR="17870A1C" w:rsidRDefault="17870A1C" w:rsidP="00C3491B">
          <w:pPr>
            <w:pStyle w:val="Header"/>
            <w:ind w:right="-115"/>
            <w:jc w:val="right"/>
          </w:pPr>
        </w:p>
      </w:tc>
    </w:tr>
  </w:tbl>
  <w:p w14:paraId="53925D47" w14:textId="2C325677" w:rsidR="17870A1C" w:rsidRDefault="17870A1C" w:rsidP="00C349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7870A1C" w14:paraId="42AAC568" w14:textId="77777777" w:rsidTr="00C3491B">
      <w:trPr>
        <w:trHeight w:val="300"/>
      </w:trPr>
      <w:tc>
        <w:tcPr>
          <w:tcW w:w="3020" w:type="dxa"/>
        </w:tcPr>
        <w:p w14:paraId="382EFFFA" w14:textId="4D81016E" w:rsidR="17870A1C" w:rsidRDefault="17870A1C" w:rsidP="00C3491B">
          <w:pPr>
            <w:pStyle w:val="Header"/>
            <w:ind w:left="-115"/>
          </w:pPr>
        </w:p>
      </w:tc>
      <w:tc>
        <w:tcPr>
          <w:tcW w:w="3020" w:type="dxa"/>
        </w:tcPr>
        <w:p w14:paraId="5D008192" w14:textId="31005B6C" w:rsidR="17870A1C" w:rsidRDefault="17870A1C" w:rsidP="00C3491B">
          <w:pPr>
            <w:pStyle w:val="Header"/>
            <w:jc w:val="center"/>
          </w:pPr>
        </w:p>
      </w:tc>
      <w:tc>
        <w:tcPr>
          <w:tcW w:w="3020" w:type="dxa"/>
        </w:tcPr>
        <w:p w14:paraId="7FDAC5D4" w14:textId="08409CA7" w:rsidR="17870A1C" w:rsidRDefault="17870A1C" w:rsidP="00C3491B">
          <w:pPr>
            <w:pStyle w:val="Header"/>
            <w:ind w:right="-115"/>
            <w:jc w:val="right"/>
          </w:pPr>
        </w:p>
      </w:tc>
    </w:tr>
  </w:tbl>
  <w:p w14:paraId="4ED5EB95" w14:textId="10FF9CA4" w:rsidR="17870A1C" w:rsidRDefault="17870A1C" w:rsidP="00C349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493C5" w14:textId="77777777" w:rsidR="00930D97" w:rsidRDefault="00930D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C1243" w14:textId="77777777" w:rsidR="00C0270F" w:rsidRDefault="00C0270F" w:rsidP="00741F56">
      <w:pPr>
        <w:spacing w:after="0" w:line="240" w:lineRule="auto"/>
      </w:pPr>
      <w:r>
        <w:separator/>
      </w:r>
    </w:p>
  </w:footnote>
  <w:footnote w:type="continuationSeparator" w:id="0">
    <w:p w14:paraId="793FFA17" w14:textId="77777777" w:rsidR="00C0270F" w:rsidRDefault="00C0270F" w:rsidP="00741F56">
      <w:pPr>
        <w:spacing w:after="0" w:line="240" w:lineRule="auto"/>
      </w:pPr>
      <w:r>
        <w:continuationSeparator/>
      </w:r>
    </w:p>
  </w:footnote>
  <w:footnote w:type="continuationNotice" w:id="1">
    <w:p w14:paraId="523D1D14" w14:textId="77777777" w:rsidR="00C0270F" w:rsidRDefault="00C027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7870A1C" w14:paraId="471A58E4" w14:textId="77777777" w:rsidTr="00C3491B">
      <w:trPr>
        <w:trHeight w:val="300"/>
      </w:trPr>
      <w:tc>
        <w:tcPr>
          <w:tcW w:w="3020" w:type="dxa"/>
        </w:tcPr>
        <w:p w14:paraId="41C97846" w14:textId="1AB75539" w:rsidR="17870A1C" w:rsidRDefault="17870A1C" w:rsidP="00C3491B">
          <w:pPr>
            <w:pStyle w:val="Header"/>
            <w:ind w:left="-115"/>
          </w:pPr>
        </w:p>
      </w:tc>
      <w:tc>
        <w:tcPr>
          <w:tcW w:w="3020" w:type="dxa"/>
        </w:tcPr>
        <w:p w14:paraId="3A5D458E" w14:textId="3995A3CC" w:rsidR="17870A1C" w:rsidRDefault="17870A1C" w:rsidP="00C3491B">
          <w:pPr>
            <w:pStyle w:val="Header"/>
            <w:jc w:val="center"/>
          </w:pPr>
        </w:p>
      </w:tc>
      <w:tc>
        <w:tcPr>
          <w:tcW w:w="3020" w:type="dxa"/>
        </w:tcPr>
        <w:p w14:paraId="129DC502" w14:textId="71100490" w:rsidR="17870A1C" w:rsidRDefault="17870A1C" w:rsidP="00C3491B">
          <w:pPr>
            <w:pStyle w:val="Header"/>
            <w:ind w:right="-115"/>
            <w:jc w:val="right"/>
          </w:pPr>
        </w:p>
      </w:tc>
    </w:tr>
  </w:tbl>
  <w:p w14:paraId="42ED0545" w14:textId="7F67C659" w:rsidR="17870A1C" w:rsidRDefault="17870A1C" w:rsidP="00C349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47A1A" w14:textId="32420F12" w:rsidR="00BF10C3" w:rsidRPr="00DD677A" w:rsidRDefault="00BF10C3" w:rsidP="00BF10C3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7E375" w14:textId="6DCDCCE9" w:rsidR="003B380E" w:rsidRDefault="00FC6E34" w:rsidP="00930D97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DD677A">
      <w:rPr>
        <w:rFonts w:ascii="Times New Roman" w:hAnsi="Times New Roman" w:cs="Times New Roman"/>
        <w:sz w:val="24"/>
        <w:szCs w:val="24"/>
      </w:rPr>
      <w:t xml:space="preserve">Majandus- ja tööstusministri </w:t>
    </w:r>
    <w:r w:rsidR="00930D97" w:rsidRPr="00930D97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fldChar w:fldCharType="begin"/>
    </w:r>
    <w:ins w:id="1" w:author="deltamso" w:date="2025-11-17T13:08:00Z">
      <w:r w:rsidR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instrText xml:space="preserve"> delta_regDateTime  \* MERGEFORMAT</w:instrText>
      </w:r>
    </w:ins>
    <w:del w:id="2" w:author="deltamso" w:date="2025-11-17T13:08:00Z">
      <w:r w:rsidR="008F7FB2" w:rsidDel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delInstrText xml:space="preserve"> delta_regDateTime  \* MERGEFORMAT</w:delInstrText>
      </w:r>
    </w:del>
    <w:r w:rsidR="00930D97" w:rsidRPr="00930D97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fldChar w:fldCharType="separate"/>
    </w:r>
    <w:ins w:id="3" w:author="deltamso" w:date="2025-11-17T13:08:00Z">
      <w:r w:rsidR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17.11.2025</w:t>
      </w:r>
    </w:ins>
    <w:del w:id="4" w:author="deltamso" w:date="2025-11-17T13:08:00Z">
      <w:r w:rsidR="008F7FB2" w:rsidDel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delText>{regDateTime}</w:delText>
      </w:r>
    </w:del>
    <w:r w:rsidR="00930D97" w:rsidRPr="00930D97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fldChar w:fldCharType="end"/>
    </w:r>
    <w:r w:rsidR="00930D97" w:rsidRPr="00930D97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t xml:space="preserve"> </w:t>
    </w:r>
    <w:r w:rsidRPr="00930D97">
      <w:rPr>
        <w:rFonts w:ascii="Times New Roman" w:hAnsi="Times New Roman" w:cs="Times New Roman"/>
        <w:sz w:val="24"/>
        <w:szCs w:val="24"/>
      </w:rPr>
      <w:t xml:space="preserve">määrus nr </w:t>
    </w:r>
    <w:r w:rsidR="00930D97" w:rsidRPr="00930D97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fldChar w:fldCharType="begin"/>
    </w:r>
    <w:ins w:id="5" w:author="deltamso" w:date="2025-11-17T13:08:00Z">
      <w:r w:rsidR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instrText xml:space="preserve"> delta_regNumber  \* MERGEFORMAT</w:instrText>
      </w:r>
    </w:ins>
    <w:del w:id="6" w:author="deltamso" w:date="2025-11-17T13:08:00Z">
      <w:r w:rsidR="008F7FB2" w:rsidDel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delInstrText xml:space="preserve"> delta_regNumber  \* MERGEFORMAT</w:delInstrText>
      </w:r>
    </w:del>
    <w:r w:rsidR="00930D97" w:rsidRPr="00930D97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fldChar w:fldCharType="separate"/>
    </w:r>
    <w:ins w:id="7" w:author="deltamso" w:date="2025-11-17T13:08:00Z">
      <w:r w:rsidR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32</w:t>
      </w:r>
    </w:ins>
    <w:del w:id="8" w:author="deltamso" w:date="2025-11-17T13:08:00Z">
      <w:r w:rsidR="008F7FB2" w:rsidDel="005939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delText>{regNumber}</w:delText>
      </w:r>
    </w:del>
    <w:r w:rsidR="00930D97" w:rsidRPr="00930D97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fldChar w:fldCharType="end"/>
    </w:r>
    <w:r w:rsidRPr="00930D97">
      <w:rPr>
        <w:rFonts w:ascii="Times New Roman" w:hAnsi="Times New Roman" w:cs="Times New Roman"/>
        <w:sz w:val="24"/>
        <w:szCs w:val="24"/>
      </w:rPr>
      <w:t xml:space="preserve"> </w:t>
    </w:r>
  </w:p>
  <w:p w14:paraId="333B39C7" w14:textId="78846EB4" w:rsidR="006462B6" w:rsidRPr="00930D97" w:rsidRDefault="00C82C09" w:rsidP="00930D97">
    <w:pPr>
      <w:spacing w:after="0" w:line="240" w:lineRule="auto"/>
      <w:jc w:val="right"/>
      <w:rPr>
        <w:rFonts w:ascii="Arial" w:eastAsia="Calibri" w:hAnsi="Arial" w:cs="Arial"/>
        <w:kern w:val="0"/>
        <w14:ligatures w14:val="none"/>
      </w:rPr>
    </w:pPr>
    <w:r w:rsidRPr="00930D97">
      <w:rPr>
        <w:rFonts w:ascii="Times New Roman" w:hAnsi="Times New Roman" w:cs="Times New Roman"/>
        <w:sz w:val="24"/>
        <w:szCs w:val="24"/>
      </w:rPr>
      <w:t>„</w:t>
    </w:r>
    <w:r w:rsidR="00FC6E34" w:rsidRPr="00930D97">
      <w:rPr>
        <w:rFonts w:ascii="Times New Roman" w:hAnsi="Times New Roman" w:cs="Times New Roman"/>
        <w:sz w:val="24"/>
        <w:szCs w:val="24"/>
      </w:rPr>
      <w:t>So</w:t>
    </w:r>
    <w:r w:rsidR="00FC6E34" w:rsidRPr="00DD677A">
      <w:rPr>
        <w:rFonts w:ascii="Times New Roman" w:hAnsi="Times New Roman" w:cs="Times New Roman"/>
        <w:sz w:val="24"/>
        <w:szCs w:val="24"/>
      </w:rPr>
      <w:t xml:space="preserve">olise segregatsiooni </w:t>
    </w:r>
    <w:r w:rsidR="00FC6E34" w:rsidRPr="0081654C">
      <w:rPr>
        <w:rFonts w:ascii="Times New Roman" w:hAnsi="Times New Roman" w:cs="Times New Roman"/>
        <w:sz w:val="24"/>
        <w:szCs w:val="24"/>
      </w:rPr>
      <w:t>vähendamine hariduses ja tööturul</w:t>
    </w:r>
    <w:r w:rsidRPr="0081654C">
      <w:rPr>
        <w:rFonts w:ascii="Times New Roman" w:hAnsi="Times New Roman" w:cs="Times New Roman"/>
        <w:sz w:val="24"/>
        <w:szCs w:val="24"/>
      </w:rPr>
      <w:t>“</w:t>
    </w:r>
  </w:p>
  <w:p w14:paraId="2E512F94" w14:textId="6B9EB0A7" w:rsidR="00C32F92" w:rsidRPr="00594155" w:rsidRDefault="006462B6" w:rsidP="00594155">
    <w:pPr>
      <w:pStyle w:val="Header"/>
      <w:jc w:val="right"/>
      <w:rPr>
        <w:rFonts w:ascii="Times New Roman" w:hAnsi="Times New Roman" w:cs="Times New Roman"/>
      </w:rPr>
    </w:pPr>
    <w:r w:rsidRPr="0081654C">
      <w:rPr>
        <w:rFonts w:ascii="Times New Roman" w:hAnsi="Times New Roman" w:cs="Times New Roman"/>
        <w:sz w:val="24"/>
        <w:szCs w:val="24"/>
      </w:rPr>
      <w:t>L</w:t>
    </w:r>
    <w:r w:rsidR="00FC6E34" w:rsidRPr="0081654C">
      <w:rPr>
        <w:rFonts w:ascii="Times New Roman" w:hAnsi="Times New Roman" w:cs="Times New Roman"/>
        <w:sz w:val="24"/>
        <w:szCs w:val="24"/>
      </w:rPr>
      <w:t>isa 1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tamso">
    <w15:presenceInfo w15:providerId="None" w15:userId="deltams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51"/>
    <w:rsid w:val="00002AAF"/>
    <w:rsid w:val="00002E54"/>
    <w:rsid w:val="00022EFF"/>
    <w:rsid w:val="00056862"/>
    <w:rsid w:val="00062C89"/>
    <w:rsid w:val="000676DC"/>
    <w:rsid w:val="000679DB"/>
    <w:rsid w:val="00092837"/>
    <w:rsid w:val="00096D7D"/>
    <w:rsid w:val="000A0A8D"/>
    <w:rsid w:val="000A242A"/>
    <w:rsid w:val="000B0D5E"/>
    <w:rsid w:val="000B7750"/>
    <w:rsid w:val="000C1574"/>
    <w:rsid w:val="000C751D"/>
    <w:rsid w:val="000E1216"/>
    <w:rsid w:val="000E51A4"/>
    <w:rsid w:val="000E698C"/>
    <w:rsid w:val="00100DE9"/>
    <w:rsid w:val="00103185"/>
    <w:rsid w:val="00104B72"/>
    <w:rsid w:val="00113E8F"/>
    <w:rsid w:val="00127347"/>
    <w:rsid w:val="00130482"/>
    <w:rsid w:val="0013423E"/>
    <w:rsid w:val="00144DA7"/>
    <w:rsid w:val="0015039A"/>
    <w:rsid w:val="00153407"/>
    <w:rsid w:val="00183310"/>
    <w:rsid w:val="00185B99"/>
    <w:rsid w:val="001A40CC"/>
    <w:rsid w:val="001A7878"/>
    <w:rsid w:val="001B3AE6"/>
    <w:rsid w:val="001C71E5"/>
    <w:rsid w:val="001D5C8A"/>
    <w:rsid w:val="001F263D"/>
    <w:rsid w:val="001F50C7"/>
    <w:rsid w:val="00202CEB"/>
    <w:rsid w:val="00214889"/>
    <w:rsid w:val="002208B3"/>
    <w:rsid w:val="00222C2B"/>
    <w:rsid w:val="00233261"/>
    <w:rsid w:val="002532B4"/>
    <w:rsid w:val="00267552"/>
    <w:rsid w:val="00295A2C"/>
    <w:rsid w:val="002E5ED1"/>
    <w:rsid w:val="002F66D7"/>
    <w:rsid w:val="0032067E"/>
    <w:rsid w:val="003513E7"/>
    <w:rsid w:val="003603DF"/>
    <w:rsid w:val="00372FF5"/>
    <w:rsid w:val="003847D7"/>
    <w:rsid w:val="00385948"/>
    <w:rsid w:val="003B380E"/>
    <w:rsid w:val="003B5205"/>
    <w:rsid w:val="003F6019"/>
    <w:rsid w:val="0040363E"/>
    <w:rsid w:val="00405211"/>
    <w:rsid w:val="00407152"/>
    <w:rsid w:val="0043154F"/>
    <w:rsid w:val="00441D73"/>
    <w:rsid w:val="00456371"/>
    <w:rsid w:val="00460F27"/>
    <w:rsid w:val="00461BDF"/>
    <w:rsid w:val="004800A6"/>
    <w:rsid w:val="004A209F"/>
    <w:rsid w:val="004B51F7"/>
    <w:rsid w:val="004C5E0F"/>
    <w:rsid w:val="004D565F"/>
    <w:rsid w:val="00507C5D"/>
    <w:rsid w:val="00510078"/>
    <w:rsid w:val="00521BEA"/>
    <w:rsid w:val="005318FA"/>
    <w:rsid w:val="00543105"/>
    <w:rsid w:val="00555EBF"/>
    <w:rsid w:val="0057406F"/>
    <w:rsid w:val="00587CD9"/>
    <w:rsid w:val="00591BC7"/>
    <w:rsid w:val="0059397D"/>
    <w:rsid w:val="00594155"/>
    <w:rsid w:val="005B0B17"/>
    <w:rsid w:val="005C6A08"/>
    <w:rsid w:val="005E2D8E"/>
    <w:rsid w:val="005E38C8"/>
    <w:rsid w:val="005F2CA8"/>
    <w:rsid w:val="005F35CE"/>
    <w:rsid w:val="006042E1"/>
    <w:rsid w:val="00605EC5"/>
    <w:rsid w:val="00610E4A"/>
    <w:rsid w:val="00611167"/>
    <w:rsid w:val="006452D6"/>
    <w:rsid w:val="006462B6"/>
    <w:rsid w:val="00666BD3"/>
    <w:rsid w:val="00684A6C"/>
    <w:rsid w:val="00691438"/>
    <w:rsid w:val="006953CE"/>
    <w:rsid w:val="006A427D"/>
    <w:rsid w:val="006A7F36"/>
    <w:rsid w:val="006B375B"/>
    <w:rsid w:val="006D7CD5"/>
    <w:rsid w:val="006E0CE2"/>
    <w:rsid w:val="006E6DC5"/>
    <w:rsid w:val="006E72A1"/>
    <w:rsid w:val="006F02B0"/>
    <w:rsid w:val="006F53F7"/>
    <w:rsid w:val="00702DAE"/>
    <w:rsid w:val="00714C53"/>
    <w:rsid w:val="007239BC"/>
    <w:rsid w:val="0073788D"/>
    <w:rsid w:val="00741F56"/>
    <w:rsid w:val="007615B7"/>
    <w:rsid w:val="00765367"/>
    <w:rsid w:val="00793120"/>
    <w:rsid w:val="00793C7C"/>
    <w:rsid w:val="00793F51"/>
    <w:rsid w:val="007B57C0"/>
    <w:rsid w:val="007D3E67"/>
    <w:rsid w:val="007E0A59"/>
    <w:rsid w:val="007E0FF2"/>
    <w:rsid w:val="007E43CE"/>
    <w:rsid w:val="0080098B"/>
    <w:rsid w:val="00810693"/>
    <w:rsid w:val="0081654C"/>
    <w:rsid w:val="008343EA"/>
    <w:rsid w:val="00835FDF"/>
    <w:rsid w:val="008428B6"/>
    <w:rsid w:val="00843360"/>
    <w:rsid w:val="00845B98"/>
    <w:rsid w:val="0084665E"/>
    <w:rsid w:val="008541FB"/>
    <w:rsid w:val="00862B8E"/>
    <w:rsid w:val="00880037"/>
    <w:rsid w:val="00880EB7"/>
    <w:rsid w:val="008829E7"/>
    <w:rsid w:val="00895624"/>
    <w:rsid w:val="008A079F"/>
    <w:rsid w:val="008A4EE6"/>
    <w:rsid w:val="008D1B28"/>
    <w:rsid w:val="008F0CB7"/>
    <w:rsid w:val="008F5F6F"/>
    <w:rsid w:val="008F7FB2"/>
    <w:rsid w:val="0090198A"/>
    <w:rsid w:val="00915BDF"/>
    <w:rsid w:val="00917A5F"/>
    <w:rsid w:val="00930D97"/>
    <w:rsid w:val="009342C8"/>
    <w:rsid w:val="00946FA1"/>
    <w:rsid w:val="0095203E"/>
    <w:rsid w:val="00955BD9"/>
    <w:rsid w:val="00970038"/>
    <w:rsid w:val="0097334D"/>
    <w:rsid w:val="009A29F7"/>
    <w:rsid w:val="009A6B7D"/>
    <w:rsid w:val="009C2871"/>
    <w:rsid w:val="009C3A6E"/>
    <w:rsid w:val="009C6F46"/>
    <w:rsid w:val="009D4E6F"/>
    <w:rsid w:val="009E59AB"/>
    <w:rsid w:val="009F1B95"/>
    <w:rsid w:val="00A16A65"/>
    <w:rsid w:val="00A221A8"/>
    <w:rsid w:val="00A222D1"/>
    <w:rsid w:val="00A27D89"/>
    <w:rsid w:val="00A46D29"/>
    <w:rsid w:val="00A51D9D"/>
    <w:rsid w:val="00A64160"/>
    <w:rsid w:val="00A6642B"/>
    <w:rsid w:val="00A86777"/>
    <w:rsid w:val="00A958E2"/>
    <w:rsid w:val="00AA714E"/>
    <w:rsid w:val="00AB0C55"/>
    <w:rsid w:val="00AC0FD1"/>
    <w:rsid w:val="00AF226E"/>
    <w:rsid w:val="00B1781B"/>
    <w:rsid w:val="00B541FC"/>
    <w:rsid w:val="00B573FB"/>
    <w:rsid w:val="00B6311F"/>
    <w:rsid w:val="00B66840"/>
    <w:rsid w:val="00B7194B"/>
    <w:rsid w:val="00B74EE2"/>
    <w:rsid w:val="00BA16B8"/>
    <w:rsid w:val="00BA21FD"/>
    <w:rsid w:val="00BB72C2"/>
    <w:rsid w:val="00BC4E3A"/>
    <w:rsid w:val="00BD2B11"/>
    <w:rsid w:val="00BE418A"/>
    <w:rsid w:val="00BE61D5"/>
    <w:rsid w:val="00BE64BD"/>
    <w:rsid w:val="00BE70DB"/>
    <w:rsid w:val="00BE7172"/>
    <w:rsid w:val="00BF10C3"/>
    <w:rsid w:val="00C0270F"/>
    <w:rsid w:val="00C14084"/>
    <w:rsid w:val="00C16E3B"/>
    <w:rsid w:val="00C20048"/>
    <w:rsid w:val="00C26B58"/>
    <w:rsid w:val="00C32F92"/>
    <w:rsid w:val="00C3491B"/>
    <w:rsid w:val="00C609D3"/>
    <w:rsid w:val="00C802A4"/>
    <w:rsid w:val="00C802F4"/>
    <w:rsid w:val="00C80B02"/>
    <w:rsid w:val="00C829E8"/>
    <w:rsid w:val="00C82C09"/>
    <w:rsid w:val="00CB11D1"/>
    <w:rsid w:val="00CB22EC"/>
    <w:rsid w:val="00CB32D5"/>
    <w:rsid w:val="00CD01A6"/>
    <w:rsid w:val="00CD4EFB"/>
    <w:rsid w:val="00CF6D5B"/>
    <w:rsid w:val="00D23479"/>
    <w:rsid w:val="00D34D01"/>
    <w:rsid w:val="00D350A8"/>
    <w:rsid w:val="00D36445"/>
    <w:rsid w:val="00D45AAE"/>
    <w:rsid w:val="00D53AFB"/>
    <w:rsid w:val="00D67E65"/>
    <w:rsid w:val="00D8406A"/>
    <w:rsid w:val="00D8523D"/>
    <w:rsid w:val="00DA3519"/>
    <w:rsid w:val="00DA512B"/>
    <w:rsid w:val="00DB06E9"/>
    <w:rsid w:val="00DB1888"/>
    <w:rsid w:val="00DC5393"/>
    <w:rsid w:val="00DD677A"/>
    <w:rsid w:val="00DF3706"/>
    <w:rsid w:val="00DF6426"/>
    <w:rsid w:val="00DF66F9"/>
    <w:rsid w:val="00DF7DAF"/>
    <w:rsid w:val="00E03B91"/>
    <w:rsid w:val="00E40923"/>
    <w:rsid w:val="00E546C4"/>
    <w:rsid w:val="00E74ABD"/>
    <w:rsid w:val="00E76773"/>
    <w:rsid w:val="00E82693"/>
    <w:rsid w:val="00E866C6"/>
    <w:rsid w:val="00E9040C"/>
    <w:rsid w:val="00EA42ED"/>
    <w:rsid w:val="00EA4BE1"/>
    <w:rsid w:val="00EC7A4F"/>
    <w:rsid w:val="00EF06A5"/>
    <w:rsid w:val="00EF3686"/>
    <w:rsid w:val="00EF60B6"/>
    <w:rsid w:val="00F53256"/>
    <w:rsid w:val="00F70A10"/>
    <w:rsid w:val="00F934AF"/>
    <w:rsid w:val="00F95B1F"/>
    <w:rsid w:val="00FC046A"/>
    <w:rsid w:val="00FC6E34"/>
    <w:rsid w:val="00FD0805"/>
    <w:rsid w:val="00FD2092"/>
    <w:rsid w:val="00FD40B2"/>
    <w:rsid w:val="00FD76A3"/>
    <w:rsid w:val="00FF140C"/>
    <w:rsid w:val="00FF1B7A"/>
    <w:rsid w:val="00FF2599"/>
    <w:rsid w:val="02A6F095"/>
    <w:rsid w:val="02CAEDFC"/>
    <w:rsid w:val="04B9E813"/>
    <w:rsid w:val="04BE25AB"/>
    <w:rsid w:val="04E4C86A"/>
    <w:rsid w:val="09AAC69C"/>
    <w:rsid w:val="0B762C54"/>
    <w:rsid w:val="0B8EE5A3"/>
    <w:rsid w:val="0C145233"/>
    <w:rsid w:val="0F6ECC5C"/>
    <w:rsid w:val="105620FD"/>
    <w:rsid w:val="1155D444"/>
    <w:rsid w:val="1303091E"/>
    <w:rsid w:val="138709A6"/>
    <w:rsid w:val="148873A6"/>
    <w:rsid w:val="14D18230"/>
    <w:rsid w:val="14F03D78"/>
    <w:rsid w:val="15FE6184"/>
    <w:rsid w:val="163EEB88"/>
    <w:rsid w:val="17870A1C"/>
    <w:rsid w:val="17D69572"/>
    <w:rsid w:val="19AED5E8"/>
    <w:rsid w:val="1B140F1C"/>
    <w:rsid w:val="1C2133C0"/>
    <w:rsid w:val="1C38CBC2"/>
    <w:rsid w:val="1E568411"/>
    <w:rsid w:val="21C0BC23"/>
    <w:rsid w:val="234496DD"/>
    <w:rsid w:val="2410AB79"/>
    <w:rsid w:val="277E1F2D"/>
    <w:rsid w:val="27B1EAF8"/>
    <w:rsid w:val="283A6527"/>
    <w:rsid w:val="2C2100E7"/>
    <w:rsid w:val="2E01D47A"/>
    <w:rsid w:val="2EBE0C8E"/>
    <w:rsid w:val="300F5DF8"/>
    <w:rsid w:val="30791C54"/>
    <w:rsid w:val="3105379D"/>
    <w:rsid w:val="3286E83E"/>
    <w:rsid w:val="34C4D82F"/>
    <w:rsid w:val="35DAEEA6"/>
    <w:rsid w:val="36D30125"/>
    <w:rsid w:val="392768FA"/>
    <w:rsid w:val="3AA46985"/>
    <w:rsid w:val="3BF48F5D"/>
    <w:rsid w:val="3E078A66"/>
    <w:rsid w:val="3E168F25"/>
    <w:rsid w:val="3E3FAD06"/>
    <w:rsid w:val="41FBF424"/>
    <w:rsid w:val="4331FABB"/>
    <w:rsid w:val="434A3192"/>
    <w:rsid w:val="49B752D2"/>
    <w:rsid w:val="4E7087F0"/>
    <w:rsid w:val="4F683455"/>
    <w:rsid w:val="51AC501C"/>
    <w:rsid w:val="533408FC"/>
    <w:rsid w:val="56CD2BB6"/>
    <w:rsid w:val="57C0E2AA"/>
    <w:rsid w:val="58575699"/>
    <w:rsid w:val="5A355614"/>
    <w:rsid w:val="5B6F7E54"/>
    <w:rsid w:val="5C8E40D2"/>
    <w:rsid w:val="5E1E865B"/>
    <w:rsid w:val="5E992B1D"/>
    <w:rsid w:val="5F208FF3"/>
    <w:rsid w:val="5F6C7047"/>
    <w:rsid w:val="60315AAA"/>
    <w:rsid w:val="608F52B3"/>
    <w:rsid w:val="6102472B"/>
    <w:rsid w:val="636F8B97"/>
    <w:rsid w:val="63ADB688"/>
    <w:rsid w:val="63DB71F7"/>
    <w:rsid w:val="64043F31"/>
    <w:rsid w:val="647F77AB"/>
    <w:rsid w:val="649F93D3"/>
    <w:rsid w:val="681E1901"/>
    <w:rsid w:val="69D6CFED"/>
    <w:rsid w:val="709D6EE2"/>
    <w:rsid w:val="70F9457F"/>
    <w:rsid w:val="769404AF"/>
    <w:rsid w:val="785AA7D0"/>
    <w:rsid w:val="7A6842E3"/>
    <w:rsid w:val="7E00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E3E23"/>
  <w15:chartTrackingRefBased/>
  <w15:docId w15:val="{05A81151-E5F3-4F3D-854B-E6407887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F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3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3F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3F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3F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3F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3F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3F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3F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3F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3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3F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3F5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3F5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3F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3F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3F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3F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3F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3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3F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3F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3F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3F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3F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3F5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3F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3F5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3F51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41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efaultParagraphFont"/>
    <w:rsid w:val="00741F56"/>
  </w:style>
  <w:style w:type="paragraph" w:styleId="Header">
    <w:name w:val="header"/>
    <w:basedOn w:val="Normal"/>
    <w:link w:val="HeaderChar"/>
    <w:uiPriority w:val="99"/>
    <w:unhideWhenUsed/>
    <w:rsid w:val="0074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F56"/>
  </w:style>
  <w:style w:type="paragraph" w:styleId="Footer">
    <w:name w:val="footer"/>
    <w:basedOn w:val="Normal"/>
    <w:link w:val="FooterChar"/>
    <w:uiPriority w:val="99"/>
    <w:unhideWhenUsed/>
    <w:rsid w:val="0074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F56"/>
  </w:style>
  <w:style w:type="paragraph" w:styleId="Revision">
    <w:name w:val="Revision"/>
    <w:hidden/>
    <w:uiPriority w:val="99"/>
    <w:semiHidden/>
    <w:rsid w:val="0010318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02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2A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2AAF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02AA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2AA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02AAF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2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A9530149E6D647995539E7A0B89E3B" ma:contentTypeVersion="17" ma:contentTypeDescription="Loo uus dokument" ma:contentTypeScope="" ma:versionID="47d89f9df38655c649562f0f33d17c46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32cdda5aa61968abd0a1b2b06c649bf7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  <xsd:element ref="ns2:Kommentaar" minOccurs="0"/>
                <xsd:element ref="ns2:Saat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Kommentaar" ma:index="22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Saatja" ma:index="23" nillable="true" ma:displayName="Saatja" ma:format="Dropdown" ma:internalName="Saatj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  <Kommentaar xmlns="90f65bec-117b-4ec2-83b8-dbdf58b29f23" xsi:nil="true"/>
    <Saatja xmlns="90f65bec-117b-4ec2-83b8-dbdf58b29f23" xsi:nil="true"/>
  </documentManagement>
</p:properties>
</file>

<file path=customXml/itemProps1.xml><?xml version="1.0" encoding="utf-8"?>
<ds:datastoreItem xmlns:ds="http://schemas.openxmlformats.org/officeDocument/2006/customXml" ds:itemID="{E6D68DD2-9331-4D6D-92B3-880422B53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A69351-9795-4ABB-851F-6742D08B6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24952-0C3D-46D3-8842-390A90982B4F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f997b7df-f338-4b73-94bd-064d71a707d9"/>
    <ds:schemaRef ds:uri="http://purl.org/dc/dcmitype/"/>
    <ds:schemaRef ds:uri="cf7e9a0a-fc14-40a4-ab05-292587b8d534"/>
    <ds:schemaRef ds:uri="http://schemas.microsoft.com/office/2006/metadata/properties"/>
    <ds:schemaRef ds:uri="http://www.w3.org/XML/1998/namespace"/>
    <ds:schemaRef ds:uri="http://purl.org/dc/terms/"/>
    <ds:schemaRef ds:uri="90f65bec-117b-4ec2-83b8-dbdf58b29f23"/>
    <ds:schemaRef ds:uri="9b483750-598d-46a0-877d-052f8f804d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Maripuu - MKM</dc:creator>
  <cp:keywords/>
  <dc:description/>
  <cp:lastModifiedBy>deltamso</cp:lastModifiedBy>
  <cp:revision>2</cp:revision>
  <dcterms:created xsi:type="dcterms:W3CDTF">2025-11-17T11:08:00Z</dcterms:created>
  <dcterms:modified xsi:type="dcterms:W3CDTF">2025-11-17T11:08:00Z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2024-10-03T11:42:32Z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6a00fc2e-8617-48a0-8064-a350d25b16b0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0x010100A8A9530149E6D647995539E7A0B89E3B</vt:lpwstr>
  </property>
  <property fmtid="{D5CDD505-2E9C-101B-9397-08002B2CF9AE}" pid="10" name="MediaServiceImageTags">
    <vt:lpwstr/>
  </property>
  <property fmtid="{D5CDD505-2E9C-101B-9397-08002B2CF9AE}" pid="11" name="docLang">
    <vt:lpwstr>et</vt:lpwstr>
  </property>
</Properties>
</file>